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80BDBF" w14:textId="1C10FB75" w:rsidR="00E76E94" w:rsidRPr="000B7C61" w:rsidRDefault="00E76E94" w:rsidP="00E76E94">
      <w:pPr>
        <w:spacing w:after="0" w:line="240" w:lineRule="auto"/>
        <w:rPr>
          <w:rFonts w:ascii="Arial" w:eastAsia="Times New Roman" w:hAnsi="Arial" w:cs="Arial"/>
          <w:lang w:val="en-US" w:eastAsia="lt-LT"/>
        </w:rPr>
      </w:pPr>
      <w:r w:rsidRPr="000B7C61">
        <w:rPr>
          <w:rFonts w:ascii="Arial" w:eastAsia="Times New Roman" w:hAnsi="Arial" w:cs="Arial"/>
          <w:lang w:eastAsia="lt-LT"/>
        </w:rPr>
        <w:tab/>
      </w:r>
      <w:r w:rsidRPr="000B7C61">
        <w:rPr>
          <w:rFonts w:ascii="Arial" w:eastAsia="Times New Roman" w:hAnsi="Arial" w:cs="Arial"/>
          <w:lang w:eastAsia="lt-LT"/>
        </w:rPr>
        <w:tab/>
      </w:r>
      <w:r w:rsidRPr="000B7C61">
        <w:rPr>
          <w:rFonts w:ascii="Arial" w:eastAsia="Times New Roman" w:hAnsi="Arial" w:cs="Arial"/>
          <w:lang w:eastAsia="lt-LT"/>
        </w:rPr>
        <w:tab/>
      </w:r>
      <w:r w:rsidRPr="000B7C61">
        <w:rPr>
          <w:rFonts w:ascii="Arial" w:eastAsia="Times New Roman" w:hAnsi="Arial" w:cs="Arial"/>
          <w:lang w:eastAsia="lt-LT"/>
        </w:rPr>
        <w:tab/>
      </w:r>
      <w:r w:rsidRPr="000B7C61">
        <w:rPr>
          <w:rFonts w:ascii="Arial" w:eastAsia="Times New Roman" w:hAnsi="Arial" w:cs="Arial"/>
          <w:lang w:eastAsia="lt-LT"/>
        </w:rPr>
        <w:tab/>
      </w:r>
      <w:del w:id="0" w:author="Aistė Kielaitė" w:date="2023-03-27T11:33:00Z">
        <w:r w:rsidRPr="000B7C61" w:rsidDel="00FD0D6C">
          <w:rPr>
            <w:rFonts w:ascii="Arial" w:eastAsia="Times New Roman" w:hAnsi="Arial" w:cs="Arial"/>
            <w:lang w:eastAsia="lt-LT"/>
          </w:rPr>
          <w:tab/>
        </w:r>
      </w:del>
      <w:r w:rsidRPr="000B7C61">
        <w:rPr>
          <w:rFonts w:ascii="Arial" w:eastAsia="Times New Roman" w:hAnsi="Arial" w:cs="Arial"/>
          <w:lang w:eastAsia="lt-LT"/>
        </w:rPr>
        <w:tab/>
      </w:r>
      <w:r w:rsidRPr="000B7C61">
        <w:rPr>
          <w:rFonts w:ascii="Arial" w:eastAsia="Times New Roman" w:hAnsi="Arial" w:cs="Arial"/>
          <w:lang w:eastAsia="lt-LT"/>
        </w:rPr>
        <w:tab/>
      </w:r>
      <w:r w:rsidRPr="000B7C61">
        <w:rPr>
          <w:rFonts w:ascii="Arial" w:eastAsia="Times New Roman" w:hAnsi="Arial" w:cs="Arial"/>
          <w:lang w:eastAsia="lt-LT"/>
        </w:rPr>
        <w:tab/>
      </w:r>
      <w:r w:rsidRPr="000B7C61">
        <w:rPr>
          <w:rFonts w:ascii="Arial" w:eastAsia="Times New Roman" w:hAnsi="Arial" w:cs="Arial"/>
          <w:lang w:eastAsia="lt-LT"/>
        </w:rPr>
        <w:tab/>
      </w:r>
      <w:r w:rsidRPr="000B7C61">
        <w:rPr>
          <w:rFonts w:ascii="Arial" w:eastAsia="Times New Roman" w:hAnsi="Arial" w:cs="Arial"/>
          <w:lang w:eastAsia="lt-LT"/>
        </w:rPr>
        <w:tab/>
      </w:r>
      <w:r w:rsidRPr="000B7C61">
        <w:rPr>
          <w:rFonts w:ascii="Arial" w:eastAsia="Times New Roman" w:hAnsi="Arial" w:cs="Arial"/>
          <w:lang w:eastAsia="lt-LT"/>
        </w:rPr>
        <w:tab/>
        <w:t xml:space="preserve">            Deklaracijos forma </w:t>
      </w:r>
    </w:p>
    <w:p w14:paraId="05FC07B4" w14:textId="77777777" w:rsidR="00E76E94" w:rsidRPr="000B7C61" w:rsidRDefault="00E76E94" w:rsidP="00E76E94">
      <w:pPr>
        <w:spacing w:after="0" w:line="240" w:lineRule="auto"/>
        <w:rPr>
          <w:rFonts w:ascii="Arial" w:eastAsia="Times New Roman" w:hAnsi="Arial" w:cs="Arial"/>
          <w:lang w:val="en-US" w:eastAsia="lt-LT"/>
        </w:rPr>
      </w:pPr>
    </w:p>
    <w:sdt>
      <w:sdtPr>
        <w:rPr>
          <w:rFonts w:ascii="Arial" w:eastAsia="Times New Roman" w:hAnsi="Arial" w:cs="Arial"/>
          <w:color w:val="000000"/>
          <w:u w:val="single"/>
          <w:lang w:eastAsia="lt-LT"/>
        </w:rPr>
        <w:id w:val="-1581513181"/>
        <w:placeholder>
          <w:docPart w:val="DefaultPlaceholder_-1854013440"/>
        </w:placeholder>
      </w:sdtPr>
      <w:sdtEndPr/>
      <w:sdtContent>
        <w:p w14:paraId="30C04A86" w14:textId="4593C44C" w:rsidR="00E76E94" w:rsidRPr="000B7C61" w:rsidRDefault="00E76E94" w:rsidP="00E76E94">
          <w:pPr>
            <w:spacing w:after="0" w:line="240" w:lineRule="auto"/>
            <w:jc w:val="center"/>
            <w:rPr>
              <w:rFonts w:ascii="Arial" w:eastAsia="Times New Roman" w:hAnsi="Arial" w:cs="Arial"/>
              <w:u w:val="single"/>
              <w:lang w:eastAsia="lt-LT"/>
            </w:rPr>
          </w:pPr>
          <w:r w:rsidRPr="000B7C61">
            <w:rPr>
              <w:rFonts w:ascii="Arial" w:eastAsia="Times New Roman" w:hAnsi="Arial" w:cs="Arial"/>
              <w:color w:val="000000"/>
              <w:u w:val="single"/>
              <w:lang w:eastAsia="lt-LT"/>
            </w:rPr>
            <w:t>___________________________________</w:t>
          </w:r>
        </w:p>
      </w:sdtContent>
    </w:sdt>
    <w:p w14:paraId="5BF7D11E" w14:textId="77777777" w:rsidR="00E76E94" w:rsidRPr="000B7C61" w:rsidRDefault="00E76E94" w:rsidP="00E76E94">
      <w:pPr>
        <w:spacing w:after="0" w:line="240" w:lineRule="auto"/>
        <w:jc w:val="center"/>
        <w:rPr>
          <w:rFonts w:ascii="Arial" w:eastAsia="Times New Roman" w:hAnsi="Arial" w:cs="Arial"/>
          <w:lang w:eastAsia="lt-LT"/>
        </w:rPr>
      </w:pPr>
      <w:r w:rsidRPr="000B7C61">
        <w:rPr>
          <w:rFonts w:ascii="Arial" w:eastAsia="Times New Roman" w:hAnsi="Arial" w:cs="Arial"/>
          <w:color w:val="000000"/>
          <w:lang w:eastAsia="lt-LT"/>
        </w:rPr>
        <w:t> (Tiekėjo pavadinimas)</w:t>
      </w:r>
    </w:p>
    <w:p w14:paraId="4D1E4EF4" w14:textId="77777777" w:rsidR="00E76E94" w:rsidRPr="000B7C61" w:rsidRDefault="00E76E94" w:rsidP="00E76E94">
      <w:pPr>
        <w:spacing w:after="0" w:line="240" w:lineRule="auto"/>
        <w:rPr>
          <w:rFonts w:ascii="Arial" w:eastAsia="Times New Roman" w:hAnsi="Arial" w:cs="Arial"/>
          <w:lang w:eastAsia="lt-LT"/>
        </w:rPr>
      </w:pPr>
    </w:p>
    <w:p w14:paraId="1EC7C56D" w14:textId="77777777" w:rsidR="00E76E94" w:rsidRPr="000B7C61" w:rsidRDefault="00E76E94" w:rsidP="00E76E94">
      <w:pPr>
        <w:spacing w:after="0" w:line="240" w:lineRule="auto"/>
        <w:rPr>
          <w:rFonts w:ascii="Arial" w:eastAsia="Times New Roman" w:hAnsi="Arial" w:cs="Arial"/>
          <w:lang w:eastAsia="lt-LT"/>
        </w:rPr>
      </w:pPr>
    </w:p>
    <w:p w14:paraId="70EDB7D1" w14:textId="77777777" w:rsidR="00E76E94" w:rsidRPr="000B7C61" w:rsidRDefault="00E76E94" w:rsidP="00E76E94">
      <w:pPr>
        <w:spacing w:after="0" w:line="240" w:lineRule="auto"/>
        <w:rPr>
          <w:rFonts w:ascii="Arial" w:eastAsia="Times New Roman" w:hAnsi="Arial" w:cs="Arial"/>
          <w:color w:val="000000"/>
          <w:lang w:eastAsia="lt-LT"/>
        </w:rPr>
      </w:pPr>
      <w:r w:rsidRPr="000B7C61">
        <w:rPr>
          <w:rFonts w:ascii="Arial" w:eastAsia="Times New Roman" w:hAnsi="Arial" w:cs="Arial"/>
          <w:color w:val="000000"/>
          <w:lang w:eastAsia="lt-LT"/>
        </w:rPr>
        <w:t>___________________________________</w:t>
      </w:r>
    </w:p>
    <w:p w14:paraId="6AB1C93B" w14:textId="12313087" w:rsidR="00E76E94" w:rsidRPr="000B7C61" w:rsidRDefault="00E76E94" w:rsidP="00E76E94">
      <w:pPr>
        <w:spacing w:after="0" w:line="240" w:lineRule="auto"/>
        <w:rPr>
          <w:rFonts w:ascii="Arial" w:eastAsia="Times New Roman" w:hAnsi="Arial" w:cs="Arial"/>
          <w:color w:val="000000"/>
          <w:lang w:eastAsia="lt-LT"/>
        </w:rPr>
      </w:pPr>
      <w:r w:rsidRPr="000B7C61">
        <w:rPr>
          <w:rFonts w:ascii="Arial" w:eastAsia="Times New Roman" w:hAnsi="Arial" w:cs="Arial"/>
          <w:color w:val="000000"/>
          <w:lang w:eastAsia="lt-LT"/>
        </w:rPr>
        <w:t xml:space="preserve"> (</w:t>
      </w:r>
      <w:r w:rsidR="00593B2F" w:rsidRPr="000B7C61">
        <w:rPr>
          <w:rFonts w:ascii="Arial" w:eastAsia="Times New Roman" w:hAnsi="Arial" w:cs="Arial"/>
          <w:color w:val="000000"/>
          <w:lang w:eastAsia="lt-LT"/>
        </w:rPr>
        <w:t>Pirkimo vykdytojo</w:t>
      </w:r>
      <w:r w:rsidRPr="000B7C61">
        <w:rPr>
          <w:rFonts w:ascii="Arial" w:eastAsia="Times New Roman" w:hAnsi="Arial" w:cs="Arial"/>
          <w:color w:val="000000"/>
          <w:lang w:eastAsia="lt-LT"/>
        </w:rPr>
        <w:t xml:space="preserve"> pavadinimas)</w:t>
      </w:r>
    </w:p>
    <w:p w14:paraId="4181C376" w14:textId="77777777" w:rsidR="00E76E94" w:rsidRPr="000B7C61" w:rsidRDefault="00E76E94" w:rsidP="00E76E94">
      <w:pPr>
        <w:spacing w:after="0" w:line="240" w:lineRule="auto"/>
        <w:jc w:val="center"/>
        <w:rPr>
          <w:rFonts w:ascii="Arial" w:eastAsia="Times New Roman" w:hAnsi="Arial" w:cs="Arial"/>
          <w:b/>
          <w:bCs/>
          <w:smallCaps/>
          <w:color w:val="000000"/>
          <w:lang w:eastAsia="lt-LT"/>
        </w:rPr>
      </w:pPr>
    </w:p>
    <w:p w14:paraId="2A345658" w14:textId="77777777" w:rsidR="00E76E94" w:rsidRPr="000B7C61" w:rsidRDefault="00E76E94" w:rsidP="00E76E94">
      <w:pPr>
        <w:spacing w:after="0" w:line="240" w:lineRule="auto"/>
        <w:jc w:val="center"/>
        <w:rPr>
          <w:rFonts w:ascii="Arial" w:eastAsia="Times New Roman" w:hAnsi="Arial" w:cs="Arial"/>
          <w:b/>
          <w:bCs/>
          <w:smallCaps/>
          <w:color w:val="000000"/>
          <w:lang w:eastAsia="lt-LT"/>
        </w:rPr>
      </w:pPr>
    </w:p>
    <w:p w14:paraId="34E12498" w14:textId="77777777" w:rsidR="00E76E94" w:rsidRPr="000B7C61" w:rsidRDefault="00E76E94" w:rsidP="00E76E94">
      <w:pPr>
        <w:spacing w:after="0" w:line="240" w:lineRule="auto"/>
        <w:jc w:val="center"/>
        <w:rPr>
          <w:rFonts w:ascii="Arial" w:eastAsia="Times New Roman" w:hAnsi="Arial" w:cs="Arial"/>
          <w:lang w:eastAsia="lt-LT"/>
        </w:rPr>
      </w:pPr>
      <w:r w:rsidRPr="000B7C61">
        <w:rPr>
          <w:rFonts w:ascii="Arial" w:eastAsia="Times New Roman" w:hAnsi="Arial" w:cs="Arial"/>
          <w:b/>
          <w:bCs/>
          <w:smallCaps/>
          <w:color w:val="000000"/>
          <w:lang w:eastAsia="lt-LT"/>
        </w:rPr>
        <w:t>TIEKĖJO DEKLARACIJA</w:t>
      </w:r>
    </w:p>
    <w:p w14:paraId="3C459EA8" w14:textId="77777777" w:rsidR="00E76E94" w:rsidRPr="000B7C61" w:rsidRDefault="00E76E94" w:rsidP="00E76E94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lang w:eastAsia="lt-LT"/>
        </w:rPr>
      </w:pPr>
      <w:r w:rsidRPr="000B7C61">
        <w:rPr>
          <w:rFonts w:ascii="Arial" w:eastAsia="Times New Roman" w:hAnsi="Arial" w:cs="Arial"/>
          <w:lang w:eastAsia="lt-LT"/>
        </w:rPr>
        <w:t> </w:t>
      </w:r>
    </w:p>
    <w:p w14:paraId="55E458CA" w14:textId="77777777" w:rsidR="00E76E94" w:rsidRPr="000B7C61" w:rsidRDefault="00E76E94" w:rsidP="00E76E94">
      <w:pPr>
        <w:spacing w:after="0" w:line="240" w:lineRule="auto"/>
        <w:jc w:val="center"/>
        <w:rPr>
          <w:rFonts w:ascii="Arial" w:eastAsia="Times New Roman" w:hAnsi="Arial" w:cs="Arial"/>
          <w:lang w:eastAsia="lt-LT"/>
        </w:rPr>
      </w:pPr>
      <w:r w:rsidRPr="000B7C61">
        <w:rPr>
          <w:rFonts w:ascii="Arial" w:eastAsia="Times New Roman" w:hAnsi="Arial" w:cs="Arial"/>
          <w:color w:val="000000"/>
          <w:lang w:eastAsia="lt-LT"/>
        </w:rPr>
        <w:t>__________________</w:t>
      </w:r>
    </w:p>
    <w:p w14:paraId="342F1B58" w14:textId="77777777" w:rsidR="00E76E94" w:rsidRPr="000B7C61" w:rsidRDefault="00E76E94" w:rsidP="00E76E94">
      <w:pPr>
        <w:spacing w:after="0" w:line="240" w:lineRule="auto"/>
        <w:jc w:val="center"/>
        <w:rPr>
          <w:rFonts w:ascii="Arial" w:eastAsia="Times New Roman" w:hAnsi="Arial" w:cs="Arial"/>
          <w:lang w:eastAsia="lt-LT"/>
        </w:rPr>
      </w:pPr>
      <w:r w:rsidRPr="000B7C61">
        <w:rPr>
          <w:rFonts w:ascii="Arial" w:eastAsia="Times New Roman" w:hAnsi="Arial" w:cs="Arial"/>
          <w:color w:val="000000"/>
          <w:lang w:eastAsia="lt-LT"/>
        </w:rPr>
        <w:t>(Data)</w:t>
      </w:r>
    </w:p>
    <w:p w14:paraId="0E38D045" w14:textId="77777777" w:rsidR="00E76E94" w:rsidRPr="000B7C61" w:rsidRDefault="00E76E94" w:rsidP="00E76E94">
      <w:pPr>
        <w:spacing w:after="0" w:line="240" w:lineRule="auto"/>
        <w:rPr>
          <w:rFonts w:ascii="Arial" w:eastAsia="Times New Roman" w:hAnsi="Arial" w:cs="Arial"/>
          <w:lang w:eastAsia="lt-LT"/>
        </w:rPr>
      </w:pPr>
    </w:p>
    <w:p w14:paraId="349A9D9D" w14:textId="77777777" w:rsidR="00E76E94" w:rsidRPr="000B7C61" w:rsidRDefault="00E76E94" w:rsidP="00E76E94">
      <w:pPr>
        <w:spacing w:after="150" w:line="240" w:lineRule="auto"/>
        <w:jc w:val="both"/>
        <w:rPr>
          <w:rFonts w:ascii="Arial" w:eastAsia="Times New Roman" w:hAnsi="Arial" w:cs="Arial"/>
          <w:color w:val="000000"/>
          <w:lang w:eastAsia="lt-LT"/>
        </w:rPr>
      </w:pPr>
      <w:r w:rsidRPr="000B7C61">
        <w:rPr>
          <w:rFonts w:ascii="Arial" w:eastAsia="Times New Roman" w:hAnsi="Arial" w:cs="Arial"/>
          <w:color w:val="000000"/>
          <w:lang w:eastAsia="lt-LT"/>
        </w:rPr>
        <w:t>Patvirtinu, kad mano atstovaujamo tiekėjo sudėtyje nėra Rusijos dalyvavimo, viršijančio 2014 m. liepos 31 d. Tarybos reglamento (ES) Nr. 833/2014 dėl ribojamųjų priemonių atsižvelgiant į Rusijos veiksmus, kuriais destabilizuojama padėtis Ukrainoje, su pakeitimais, padarytais 2022 m. balandžio 8 d. Tarybos reglamentu (ES) Nr. 2022/576, 5k straipsnyje nustatytas ribas. Visų pirma patvirtinu, kad:</w:t>
      </w:r>
    </w:p>
    <w:p w14:paraId="2A9D72DE" w14:textId="77777777" w:rsidR="00E76E94" w:rsidRPr="000B7C61" w:rsidRDefault="00E76E94" w:rsidP="00E76E94">
      <w:pPr>
        <w:spacing w:after="150" w:line="240" w:lineRule="auto"/>
        <w:jc w:val="both"/>
        <w:rPr>
          <w:rFonts w:ascii="Arial" w:eastAsia="Times New Roman" w:hAnsi="Arial" w:cs="Arial"/>
          <w:color w:val="000000"/>
          <w:lang w:eastAsia="lt-LT"/>
        </w:rPr>
      </w:pPr>
      <w:r w:rsidRPr="000B7C61">
        <w:rPr>
          <w:rFonts w:ascii="Arial" w:eastAsia="Times New Roman" w:hAnsi="Arial" w:cs="Arial"/>
          <w:color w:val="000000" w:themeColor="text1"/>
          <w:lang w:eastAsia="lt-LT"/>
        </w:rPr>
        <w:t>(a) mano atstovaujamas tiekėjas (ir nė vienas iš tiekėjų grupės narių) nėra Rusijos pilietis arba Rusijoje įsisteigęs fizinis ar juridinis asmuo, subjektas ar įstaiga;</w:t>
      </w:r>
    </w:p>
    <w:p w14:paraId="754C7886" w14:textId="77777777" w:rsidR="00E76E94" w:rsidRPr="000B7C61" w:rsidRDefault="00E76E94" w:rsidP="00E76E94">
      <w:pPr>
        <w:spacing w:after="150" w:line="240" w:lineRule="auto"/>
        <w:jc w:val="both"/>
        <w:rPr>
          <w:rFonts w:ascii="Arial" w:eastAsia="Times New Roman" w:hAnsi="Arial" w:cs="Arial"/>
          <w:color w:val="000000"/>
          <w:lang w:eastAsia="lt-LT"/>
        </w:rPr>
      </w:pPr>
      <w:r w:rsidRPr="000B7C61">
        <w:rPr>
          <w:rFonts w:ascii="Arial" w:eastAsia="Times New Roman" w:hAnsi="Arial" w:cs="Arial"/>
          <w:color w:val="000000" w:themeColor="text1"/>
          <w:lang w:eastAsia="lt-LT"/>
        </w:rPr>
        <w:t>(b) mano atstovaujamas tiekėjas (ir nė vienas iš tiekėjų grupės narių) nėra juridinis asmuo, subjektas ar įstaiga, kurio nuosavybės teisės tiesiogiai ar netiesiogiai daugiau kaip 50 % priklauso šios dalies a) punkte nurodytam subjektui;</w:t>
      </w:r>
    </w:p>
    <w:p w14:paraId="11B8B0A2" w14:textId="77777777" w:rsidR="00E76E94" w:rsidRPr="000B7C61" w:rsidRDefault="00E76E94" w:rsidP="00E76E94">
      <w:pPr>
        <w:spacing w:after="150" w:line="240" w:lineRule="auto"/>
        <w:jc w:val="both"/>
        <w:rPr>
          <w:rFonts w:ascii="Arial" w:eastAsia="Times New Roman" w:hAnsi="Arial" w:cs="Arial"/>
          <w:color w:val="000000"/>
          <w:lang w:eastAsia="lt-LT"/>
        </w:rPr>
      </w:pPr>
      <w:r w:rsidRPr="000B7C61">
        <w:rPr>
          <w:rFonts w:ascii="Arial" w:eastAsia="Times New Roman" w:hAnsi="Arial" w:cs="Arial"/>
          <w:color w:val="000000"/>
          <w:lang w:eastAsia="lt-LT"/>
        </w:rPr>
        <w:t>(c) nei aš, nei mano atstovaujama bendrovė nėra fizinis ar juridinis asmuo, subjektas ar įstaiga, veikianti a) arba b) punkte nurodyto subjekto vardu ar jo nurodymu;</w:t>
      </w:r>
    </w:p>
    <w:p w14:paraId="755CE561" w14:textId="2B1D9433" w:rsidR="00E76E94" w:rsidRPr="000B7C61" w:rsidRDefault="00E76E94" w:rsidP="00E76E94">
      <w:pPr>
        <w:spacing w:after="150" w:line="240" w:lineRule="auto"/>
        <w:jc w:val="both"/>
        <w:rPr>
          <w:rFonts w:ascii="Arial" w:eastAsia="Times New Roman" w:hAnsi="Arial" w:cs="Arial"/>
          <w:color w:val="000000"/>
          <w:lang w:eastAsia="lt-LT"/>
        </w:rPr>
      </w:pPr>
      <w:r w:rsidRPr="000B7C61">
        <w:rPr>
          <w:rFonts w:ascii="Arial" w:eastAsia="Times New Roman" w:hAnsi="Arial" w:cs="Arial"/>
          <w:color w:val="000000"/>
          <w:lang w:eastAsia="lt-LT"/>
        </w:rPr>
        <w:t>(d) a)-c) punktuose išvardyti subjektai nedalyvauja subtiekėjais, tiekėjais ar subjektais, kurių pajėgumais remiasi mano atstovaujamas tiekėjas, tais atvejais kai jiems tenka daugiau kaip 10 % sutarties vertės.</w:t>
      </w:r>
    </w:p>
    <w:p w14:paraId="2172D894" w14:textId="12C1DBD5" w:rsidR="00593B2F" w:rsidRPr="000B7C61" w:rsidRDefault="00E76E94" w:rsidP="00593B2F">
      <w:pPr>
        <w:spacing w:after="0" w:line="240" w:lineRule="auto"/>
        <w:jc w:val="both"/>
        <w:rPr>
          <w:rFonts w:eastAsia="Times New Roman"/>
          <w:lang w:eastAsia="lt-LT"/>
        </w:rPr>
      </w:pPr>
      <w:r w:rsidRPr="000B7C61">
        <w:rPr>
          <w:rFonts w:ascii="Arial" w:eastAsia="Times New Roman" w:hAnsi="Arial" w:cs="Arial"/>
          <w:color w:val="000000"/>
          <w:lang w:eastAsia="lt-LT"/>
        </w:rPr>
        <w:t>Patvirtinu, kad tiekėjui</w:t>
      </w:r>
      <w:r w:rsidR="00593B2F" w:rsidRPr="000B7C61">
        <w:rPr>
          <w:rFonts w:ascii="Arial" w:eastAsia="Times New Roman" w:hAnsi="Arial" w:cs="Arial"/>
          <w:color w:val="000000"/>
          <w:lang w:eastAsia="lt-LT"/>
        </w:rPr>
        <w:t xml:space="preserve">, subtiekėjams, kuriuos esu pasitelkęs ar pasitelksiu ateityje, ūkio subjektams, kurių pajėgumais remiuosi ar (ir) remsiuosi, prekių (ir jų sudedamųjų dalių) gamintojams </w:t>
      </w:r>
      <w:r w:rsidRPr="000B7C61">
        <w:rPr>
          <w:rFonts w:ascii="Arial" w:eastAsia="Times New Roman" w:hAnsi="Arial" w:cs="Arial"/>
          <w:color w:val="000000"/>
          <w:lang w:eastAsia="lt-LT"/>
        </w:rPr>
        <w:t xml:space="preserve">netaikomos </w:t>
      </w:r>
      <w:r w:rsidR="00593B2F" w:rsidRPr="000B7C61">
        <w:rPr>
          <w:rFonts w:ascii="Arial" w:eastAsia="Times New Roman" w:hAnsi="Arial" w:cs="Arial"/>
          <w:color w:val="000000"/>
          <w:lang w:eastAsia="lt-LT"/>
        </w:rPr>
        <w:t xml:space="preserve"> Lietuvos Respublikoje įgyvendinamos tarptautinės sankcijos, kaip tai apibrėžta Lietuvos Respublikos tarptautinių sankcijų įstatyme.</w:t>
      </w:r>
    </w:p>
    <w:p w14:paraId="07D8B2BA" w14:textId="4DEB5977" w:rsidR="00E76E94" w:rsidRPr="000B7C61" w:rsidRDefault="00E76E94" w:rsidP="00E76E94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Arial" w:eastAsia="Times New Roman" w:hAnsi="Arial" w:cs="Arial"/>
          <w:color w:val="000000"/>
          <w:lang w:eastAsia="lt-LT"/>
        </w:rPr>
      </w:pPr>
    </w:p>
    <w:p w14:paraId="1F4D400C" w14:textId="321B39D8" w:rsidR="00E76E94" w:rsidRPr="000B7C61" w:rsidRDefault="00E76E94" w:rsidP="00E76E94">
      <w:pPr>
        <w:tabs>
          <w:tab w:val="left" w:pos="284"/>
          <w:tab w:val="left" w:pos="426"/>
        </w:tabs>
        <w:spacing w:after="150" w:line="240" w:lineRule="auto"/>
        <w:jc w:val="both"/>
        <w:rPr>
          <w:rFonts w:ascii="Arial" w:eastAsia="Times New Roman" w:hAnsi="Arial" w:cs="Arial"/>
          <w:color w:val="000000"/>
          <w:lang w:eastAsia="lt-LT"/>
        </w:rPr>
      </w:pPr>
      <w:r w:rsidRPr="000B7C61">
        <w:rPr>
          <w:rFonts w:ascii="Arial" w:eastAsia="Times New Roman" w:hAnsi="Arial" w:cs="Arial"/>
          <w:color w:val="000000"/>
          <w:lang w:eastAsia="lt-LT"/>
        </w:rPr>
        <w:t xml:space="preserve">Deklaruojamoms aplinkybėms pasikeitus, įsipareigoju nedelsiant apie tai informuoti </w:t>
      </w:r>
      <w:r w:rsidR="00593B2F" w:rsidRPr="000B7C61">
        <w:rPr>
          <w:rFonts w:ascii="Arial" w:eastAsia="Times New Roman" w:hAnsi="Arial" w:cs="Arial"/>
          <w:color w:val="000000"/>
          <w:lang w:eastAsia="lt-LT"/>
        </w:rPr>
        <w:t>Pirkimo vykdytoją</w:t>
      </w:r>
      <w:r w:rsidRPr="000B7C61">
        <w:rPr>
          <w:rFonts w:ascii="Arial" w:eastAsia="Times New Roman" w:hAnsi="Arial" w:cs="Arial"/>
          <w:color w:val="000000"/>
          <w:lang w:eastAsia="lt-LT"/>
        </w:rPr>
        <w:t xml:space="preserve">. </w:t>
      </w:r>
    </w:p>
    <w:tbl>
      <w:tblPr>
        <w:tblW w:w="0" w:type="auto"/>
        <w:tblInd w:w="-142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70"/>
        <w:gridCol w:w="222"/>
        <w:gridCol w:w="222"/>
        <w:gridCol w:w="222"/>
        <w:gridCol w:w="2944"/>
        <w:gridCol w:w="222"/>
      </w:tblGrid>
      <w:tr w:rsidR="00E76E94" w:rsidRPr="000B7C61" w14:paraId="2F315505" w14:textId="77777777" w:rsidTr="004E2A30">
        <w:tc>
          <w:tcPr>
            <w:tcW w:w="0" w:type="auto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7FE2EB" w14:textId="77777777" w:rsidR="00E76E94" w:rsidRPr="000B7C61" w:rsidRDefault="00E76E94" w:rsidP="00E76E94">
            <w:pPr>
              <w:tabs>
                <w:tab w:val="left" w:pos="284"/>
                <w:tab w:val="left" w:pos="426"/>
              </w:tabs>
              <w:spacing w:after="150" w:line="240" w:lineRule="auto"/>
              <w:jc w:val="both"/>
              <w:rPr>
                <w:rFonts w:ascii="Arial" w:eastAsia="Times New Roman" w:hAnsi="Arial" w:cs="Arial"/>
                <w:color w:val="000000"/>
                <w:lang w:eastAsia="lt-LT"/>
              </w:rPr>
            </w:pPr>
          </w:p>
        </w:tc>
      </w:tr>
      <w:tr w:rsidR="00E76E94" w:rsidRPr="000B7C61" w14:paraId="1A1DC1BC" w14:textId="77777777" w:rsidTr="004E2A30">
        <w:trPr>
          <w:trHeight w:val="285"/>
        </w:trPr>
        <w:tc>
          <w:tcPr>
            <w:tcW w:w="0" w:type="auto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978034" w14:textId="77777777" w:rsidR="00E76E94" w:rsidRPr="000B7C61" w:rsidRDefault="00E76E94" w:rsidP="004E2A30">
            <w:pPr>
              <w:spacing w:after="0" w:line="240" w:lineRule="auto"/>
              <w:rPr>
                <w:rFonts w:ascii="Arial" w:eastAsia="Times New Roman" w:hAnsi="Arial" w:cs="Arial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1E0722" w14:textId="77777777" w:rsidR="00E76E94" w:rsidRPr="000B7C61" w:rsidRDefault="00E76E94" w:rsidP="004E2A30">
            <w:pPr>
              <w:spacing w:after="0" w:line="240" w:lineRule="auto"/>
              <w:rPr>
                <w:rFonts w:ascii="Arial" w:eastAsia="Times New Roman" w:hAnsi="Arial" w:cs="Arial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047EB0" w14:textId="77777777" w:rsidR="00E76E94" w:rsidRPr="000B7C61" w:rsidRDefault="00E76E94" w:rsidP="004E2A30">
            <w:pPr>
              <w:spacing w:after="0" w:line="240" w:lineRule="auto"/>
              <w:rPr>
                <w:rFonts w:ascii="Arial" w:eastAsia="Times New Roman" w:hAnsi="Arial" w:cs="Arial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7D0FE2" w14:textId="77777777" w:rsidR="00E76E94" w:rsidRPr="000B7C61" w:rsidRDefault="00E76E94" w:rsidP="004E2A30">
            <w:pPr>
              <w:spacing w:after="0" w:line="240" w:lineRule="auto"/>
              <w:rPr>
                <w:rFonts w:ascii="Arial" w:eastAsia="Times New Roman" w:hAnsi="Arial" w:cs="Arial"/>
                <w:lang w:eastAsia="lt-LT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D74B50" w14:textId="77777777" w:rsidR="00E76E94" w:rsidRPr="000B7C61" w:rsidRDefault="00E76E94" w:rsidP="004E2A30">
            <w:pPr>
              <w:spacing w:after="0" w:line="240" w:lineRule="auto"/>
              <w:rPr>
                <w:rFonts w:ascii="Arial" w:eastAsia="Times New Roman" w:hAnsi="Arial" w:cs="Arial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70F96E" w14:textId="77777777" w:rsidR="00E76E94" w:rsidRPr="000B7C61" w:rsidRDefault="00E76E94" w:rsidP="004E2A30">
            <w:pPr>
              <w:spacing w:after="0" w:line="240" w:lineRule="auto"/>
              <w:rPr>
                <w:rFonts w:ascii="Arial" w:eastAsia="Times New Roman" w:hAnsi="Arial" w:cs="Arial"/>
                <w:lang w:eastAsia="lt-LT"/>
              </w:rPr>
            </w:pPr>
          </w:p>
        </w:tc>
      </w:tr>
      <w:tr w:rsidR="00E76E94" w:rsidRPr="000B7C61" w14:paraId="6BCE940A" w14:textId="77777777" w:rsidTr="004E2A30">
        <w:trPr>
          <w:trHeight w:val="186"/>
        </w:trPr>
        <w:tc>
          <w:tcPr>
            <w:tcW w:w="0" w:type="auto"/>
            <w:tcBorders>
              <w:top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9E1BCC" w14:textId="77777777" w:rsidR="00E76E94" w:rsidRPr="000B7C61" w:rsidRDefault="00E76E94" w:rsidP="004E2A30">
            <w:pPr>
              <w:spacing w:after="150" w:line="240" w:lineRule="auto"/>
              <w:rPr>
                <w:rFonts w:ascii="Arial" w:eastAsia="Times New Roman" w:hAnsi="Arial" w:cs="Arial"/>
                <w:lang w:eastAsia="lt-LT"/>
              </w:rPr>
            </w:pPr>
            <w:r w:rsidRPr="000B7C61">
              <w:rPr>
                <w:rFonts w:ascii="Arial" w:eastAsia="Times New Roman" w:hAnsi="Arial" w:cs="Arial"/>
                <w:color w:val="000000"/>
                <w:lang w:eastAsia="lt-LT"/>
              </w:rPr>
              <w:t>(Parašas)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9D1410" w14:textId="77777777" w:rsidR="00E76E94" w:rsidRPr="000B7C61" w:rsidRDefault="00E76E94" w:rsidP="004E2A30">
            <w:pPr>
              <w:spacing w:after="0" w:line="240" w:lineRule="auto"/>
              <w:rPr>
                <w:rFonts w:ascii="Arial" w:eastAsia="Times New Roman" w:hAnsi="Arial" w:cs="Arial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177112" w14:textId="77777777" w:rsidR="00E76E94" w:rsidRPr="000B7C61" w:rsidRDefault="00E76E94" w:rsidP="004E2A30">
            <w:pPr>
              <w:spacing w:after="0" w:line="240" w:lineRule="auto"/>
              <w:rPr>
                <w:rFonts w:ascii="Arial" w:eastAsia="Times New Roman" w:hAnsi="Arial" w:cs="Arial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59A668" w14:textId="77777777" w:rsidR="00E76E94" w:rsidRPr="000B7C61" w:rsidRDefault="00E76E94" w:rsidP="004E2A30">
            <w:pPr>
              <w:spacing w:after="0" w:line="240" w:lineRule="auto"/>
              <w:rPr>
                <w:rFonts w:ascii="Arial" w:eastAsia="Times New Roman" w:hAnsi="Arial" w:cs="Arial"/>
                <w:lang w:eastAsia="lt-LT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51BD66" w14:textId="77777777" w:rsidR="00E76E94" w:rsidRPr="000B7C61" w:rsidRDefault="00E76E94" w:rsidP="004E2A30">
            <w:pPr>
              <w:spacing w:after="150" w:line="240" w:lineRule="auto"/>
              <w:rPr>
                <w:rFonts w:ascii="Arial" w:eastAsia="Times New Roman" w:hAnsi="Arial" w:cs="Arial"/>
                <w:lang w:eastAsia="lt-LT"/>
              </w:rPr>
            </w:pPr>
            <w:r w:rsidRPr="000B7C61">
              <w:rPr>
                <w:rFonts w:ascii="Arial" w:eastAsia="Times New Roman" w:hAnsi="Arial" w:cs="Arial"/>
                <w:color w:val="000000"/>
                <w:lang w:eastAsia="lt-LT"/>
              </w:rPr>
              <w:t>(Vardas, pavardė, pareigos)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DBAED3" w14:textId="77777777" w:rsidR="00E76E94" w:rsidRPr="000B7C61" w:rsidRDefault="00E76E94" w:rsidP="004E2A30">
            <w:pPr>
              <w:spacing w:after="0" w:line="240" w:lineRule="auto"/>
              <w:rPr>
                <w:rFonts w:ascii="Arial" w:eastAsia="Times New Roman" w:hAnsi="Arial" w:cs="Arial"/>
                <w:lang w:eastAsia="lt-LT"/>
              </w:rPr>
            </w:pPr>
          </w:p>
        </w:tc>
      </w:tr>
    </w:tbl>
    <w:p w14:paraId="1D33312E" w14:textId="77777777" w:rsidR="00E76E94" w:rsidRPr="000B7C61" w:rsidRDefault="00E76E94"/>
    <w:sectPr w:rsidR="00E76E94" w:rsidRPr="000B7C61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istė Kielaitė">
    <w15:presenceInfo w15:providerId="AD" w15:userId="S::aiste.kielaite@vilniausvystymas.lt::9926b994-7a0b-4c77-a8ec-f0ba033c552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sDQ2MzQwNDEztTA0MrBU0lEKTi0uzszPAykwrAUASYTuzywAAAA="/>
  </w:docVars>
  <w:rsids>
    <w:rsidRoot w:val="00E76E94"/>
    <w:rsid w:val="000B7C61"/>
    <w:rsid w:val="00180722"/>
    <w:rsid w:val="001A0BC4"/>
    <w:rsid w:val="003646B0"/>
    <w:rsid w:val="00382F24"/>
    <w:rsid w:val="00555AC0"/>
    <w:rsid w:val="00593B2F"/>
    <w:rsid w:val="00667AB9"/>
    <w:rsid w:val="00702AAD"/>
    <w:rsid w:val="007C4C93"/>
    <w:rsid w:val="0086276D"/>
    <w:rsid w:val="00935543"/>
    <w:rsid w:val="00A02508"/>
    <w:rsid w:val="00B44EBD"/>
    <w:rsid w:val="00CF3785"/>
    <w:rsid w:val="00E76E94"/>
    <w:rsid w:val="00E91467"/>
    <w:rsid w:val="00F5697A"/>
    <w:rsid w:val="00FD0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F38D3"/>
  <w15:chartTrackingRefBased/>
  <w15:docId w15:val="{8D26EE4A-A2A2-47C8-95CC-892F4BBE3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76E94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taisymai">
    <w:name w:val="Revision"/>
    <w:hidden/>
    <w:uiPriority w:val="99"/>
    <w:semiHidden/>
    <w:rsid w:val="00593B2F"/>
    <w:pPr>
      <w:spacing w:after="0" w:line="240" w:lineRule="auto"/>
    </w:pPr>
  </w:style>
  <w:style w:type="character" w:customStyle="1" w:styleId="normaltextrun">
    <w:name w:val="normaltextrun"/>
    <w:basedOn w:val="Numatytasispastraiposriftas"/>
    <w:rsid w:val="00593B2F"/>
  </w:style>
  <w:style w:type="character" w:styleId="Vietosrezervavimoenklotekstas">
    <w:name w:val="Placeholder Text"/>
    <w:basedOn w:val="Numatytasispastraiposriftas"/>
    <w:uiPriority w:val="99"/>
    <w:semiHidden/>
    <w:rsid w:val="001A0BC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1B7381-0386-413A-9758-76CC6DC1B046}"/>
      </w:docPartPr>
      <w:docPartBody>
        <w:p w:rsidR="00057703" w:rsidRDefault="00D54C05">
          <w:r w:rsidRPr="000D0A12">
            <w:rPr>
              <w:rStyle w:val="Vietosrezervavimoenklotekstas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C05"/>
    <w:rsid w:val="00057703"/>
    <w:rsid w:val="002A10F2"/>
    <w:rsid w:val="00555AC0"/>
    <w:rsid w:val="00935543"/>
    <w:rsid w:val="00D54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D54C05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0ff81f-8d6e-490a-9301-caac4298b7fb">
      <Terms xmlns="http://schemas.microsoft.com/office/infopath/2007/PartnerControls"/>
    </lcf76f155ced4ddcb4097134ff3c332f>
    <TaxCatchAll xmlns="24fc6317-c063-4ee8-8087-6d60cd24f46a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5681AB322D1347B1F7CBA0195EE3D0" ma:contentTypeVersion="18" ma:contentTypeDescription="Create a new document." ma:contentTypeScope="" ma:versionID="1942ecbe45120a5f9416af3066162202">
  <xsd:schema xmlns:xsd="http://www.w3.org/2001/XMLSchema" xmlns:xs="http://www.w3.org/2001/XMLSchema" xmlns:p="http://schemas.microsoft.com/office/2006/metadata/properties" xmlns:ns2="600ff81f-8d6e-490a-9301-caac4298b7fb" xmlns:ns3="24fc6317-c063-4ee8-8087-6d60cd24f46a" targetNamespace="http://schemas.microsoft.com/office/2006/metadata/properties" ma:root="true" ma:fieldsID="9a1966108cb594d61f9cdcb8fd0cda16" ns2:_="" ns3:_="">
    <xsd:import namespace="600ff81f-8d6e-490a-9301-caac4298b7fb"/>
    <xsd:import namespace="24fc6317-c063-4ee8-8087-6d60cd24f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ff81f-8d6e-490a-9301-caac4298b7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34a8a67-bd8a-4395-b6f5-189eb7ec8d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c6317-c063-4ee8-8087-6d60cd24f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9bfcba4-891e-46d9-b589-21200ffbf81d}" ma:internalName="TaxCatchAll" ma:showField="CatchAllData" ma:web="24fc6317-c063-4ee8-8087-6d60cd24f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6DB0D2D-F800-4768-AAF3-86E3177FC764}">
  <ds:schemaRefs>
    <ds:schemaRef ds:uri="http://schemas.microsoft.com/office/2006/metadata/properties"/>
    <ds:schemaRef ds:uri="http://schemas.microsoft.com/office/infopath/2007/PartnerControls"/>
    <ds:schemaRef ds:uri="600ff81f-8d6e-490a-9301-caac4298b7fb"/>
    <ds:schemaRef ds:uri="24fc6317-c063-4ee8-8087-6d60cd24f46a"/>
  </ds:schemaRefs>
</ds:datastoreItem>
</file>

<file path=customXml/itemProps2.xml><?xml version="1.0" encoding="utf-8"?>
<ds:datastoreItem xmlns:ds="http://schemas.openxmlformats.org/officeDocument/2006/customXml" ds:itemID="{8850E2EC-E8B9-40F1-B2D6-315C4946BB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00DA69-4102-425D-BA65-2EA62F58B8A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1212</Words>
  <Characters>691</Characters>
  <Application>Microsoft Office Word</Application>
  <DocSecurity>0</DocSecurity>
  <Lines>5</Lines>
  <Paragraphs>3</Paragraphs>
  <ScaleCrop>false</ScaleCrop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Tiekėjo deklaracijos dėl sankcijų forma EK CPVA _1 priedas</dc:title>
  <dc:subject/>
  <dc:creator>Inga Kavaliauskienė</dc:creator>
  <cp:keywords/>
  <dc:description/>
  <cp:lastModifiedBy>Eglė Alijeva</cp:lastModifiedBy>
  <cp:revision>2</cp:revision>
  <dcterms:created xsi:type="dcterms:W3CDTF">2024-12-03T08:59:00Z</dcterms:created>
  <dcterms:modified xsi:type="dcterms:W3CDTF">2024-12-03T08:59:00Z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0x0101005A5681AB322D1347B1F7CBA0195EE3D0</vt:lpwstr>
  </property>
  <property fmtid="{D5CDD505-2E9C-101B-9397-08002B2CF9AE}" pid="3" name="DmsPermissionsFlags">
    <vt:lpwstr>,SECTRUE,</vt:lpwstr>
  </property>
  <property fmtid="{D5CDD505-2E9C-101B-9397-08002B2CF9AE}" pid="4" name="DmsPermissionsUsers">
    <vt:lpwstr>325;#Inga Kavaliauskienė;#273;#Dalia Vinklerė;#693;#Jurgita Jankauskienė;#39;#Arilda Sipavičė;#67;#Agnė Sakevičiūtė</vt:lpwstr>
  </property>
  <property fmtid="{D5CDD505-2E9C-101B-9397-08002B2CF9AE}" pid="5" name="DmsPermissionsDivisions">
    <vt:lpwstr/>
  </property>
  <property fmtid="{D5CDD505-2E9C-101B-9397-08002B2CF9AE}" pid="6" name="TaxCatchAll">
    <vt:lpwstr/>
  </property>
  <property fmtid="{D5CDD505-2E9C-101B-9397-08002B2CF9AE}" pid="7" name="DmsDocPrepDocSendRegReal">
    <vt:bool>true</vt:bool>
  </property>
  <property fmtid="{D5CDD505-2E9C-101B-9397-08002B2CF9AE}" pid="8" name="MediaServiceImageTags">
    <vt:lpwstr/>
  </property>
</Properties>
</file>